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重庆医科大学附属儿童医院</w:t>
      </w:r>
    </w:p>
    <w:p>
      <w:pPr>
        <w:jc w:val="center"/>
        <w:rPr>
          <w:rFonts w:ascii="宋体" w:hAnsi="宋体" w:eastAsia="宋体"/>
          <w:b/>
          <w:sz w:val="28"/>
          <w:szCs w:val="28"/>
        </w:rPr>
      </w:pPr>
      <w:r>
        <w:rPr>
          <w:rFonts w:hint="eastAsia" w:ascii="宋体" w:hAnsi="宋体" w:eastAsia="宋体"/>
          <w:b/>
          <w:sz w:val="28"/>
          <w:szCs w:val="28"/>
          <w:lang w:val="en-US" w:eastAsia="zh-CN"/>
        </w:rPr>
        <w:t>中药配送系统</w:t>
      </w:r>
      <w:r>
        <w:rPr>
          <w:rFonts w:hint="eastAsia" w:ascii="宋体" w:hAnsi="宋体" w:eastAsia="宋体"/>
          <w:b/>
          <w:sz w:val="28"/>
          <w:szCs w:val="28"/>
        </w:rPr>
        <w:t>项目概况及要求</w:t>
      </w:r>
    </w:p>
    <w:p>
      <w:pPr>
        <w:pStyle w:val="8"/>
        <w:numPr>
          <w:ilvl w:val="0"/>
          <w:numId w:val="1"/>
        </w:numPr>
        <w:ind w:left="0" w:hanging="24" w:firstLineChars="0"/>
        <w:rPr>
          <w:rFonts w:ascii="宋体" w:hAnsi="宋体" w:eastAsia="宋体"/>
          <w:b/>
          <w:szCs w:val="21"/>
        </w:rPr>
      </w:pPr>
      <w:r>
        <w:rPr>
          <w:rFonts w:hint="eastAsia" w:ascii="宋体" w:hAnsi="宋体" w:eastAsia="宋体"/>
          <w:b/>
          <w:szCs w:val="21"/>
        </w:rPr>
        <w:t>项目概况</w:t>
      </w:r>
    </w:p>
    <w:p>
      <w:pPr>
        <w:pStyle w:val="8"/>
        <w:rPr>
          <w:rFonts w:hint="default" w:ascii="宋体" w:hAnsi="宋体" w:eastAsia="宋体"/>
          <w:szCs w:val="21"/>
          <w:lang w:val="en-US" w:eastAsia="zh-CN"/>
        </w:rPr>
      </w:pPr>
      <w:r>
        <w:rPr>
          <w:rFonts w:hint="eastAsia" w:ascii="宋体" w:hAnsi="宋体" w:eastAsia="宋体"/>
          <w:szCs w:val="21"/>
          <w:lang w:val="en-US" w:eastAsia="zh-CN"/>
        </w:rPr>
        <w:t>为提高患者就医体验，缩短患者取药等候时间，现中药房准备建设中药配送到家快递服务</w:t>
      </w:r>
      <w:r>
        <w:rPr>
          <w:rFonts w:hint="eastAsia" w:ascii="宋体" w:hAnsi="宋体" w:eastAsia="宋体"/>
          <w:szCs w:val="21"/>
        </w:rPr>
        <w:t>。目前我院仅</w:t>
      </w:r>
      <w:del w:id="0" w:author="周涛" w:date="2025-05-30T14:21:53Z">
        <w:r>
          <w:rPr>
            <w:rFonts w:hint="default" w:ascii="宋体" w:hAnsi="宋体" w:eastAsia="宋体"/>
            <w:szCs w:val="21"/>
            <w:lang w:val="en-US" w:eastAsia="zh-CN"/>
          </w:rPr>
          <w:delText>在</w:delText>
        </w:r>
      </w:del>
      <w:ins w:id="1" w:author="周涛" w:date="2025-05-30T14:21:55Z">
        <w:r>
          <w:rPr>
            <w:rFonts w:hint="eastAsia" w:ascii="宋体" w:hAnsi="宋体" w:eastAsia="宋体"/>
            <w:szCs w:val="21"/>
            <w:lang w:val="en-US" w:eastAsia="zh-CN"/>
          </w:rPr>
          <w:t>两江</w:t>
        </w:r>
      </w:ins>
      <w:r>
        <w:rPr>
          <w:rFonts w:hint="eastAsia" w:ascii="宋体" w:hAnsi="宋体" w:eastAsia="宋体"/>
          <w:szCs w:val="21"/>
          <w:lang w:val="en-US" w:eastAsia="zh-CN"/>
        </w:rPr>
        <w:t>中医科</w:t>
      </w:r>
      <w:del w:id="2" w:author="周涛" w:date="2025-05-30T14:29:30Z">
        <w:r>
          <w:rPr>
            <w:rFonts w:hint="default" w:ascii="宋体" w:hAnsi="宋体" w:eastAsia="宋体"/>
            <w:szCs w:val="21"/>
            <w:lang w:val="en-US" w:eastAsia="zh-CN"/>
          </w:rPr>
          <w:delText>拥有</w:delText>
        </w:r>
      </w:del>
      <w:ins w:id="3" w:author="周涛" w:date="2025-05-30T14:32:02Z">
        <w:r>
          <w:rPr>
            <w:rFonts w:hint="eastAsia" w:ascii="宋体" w:hAnsi="宋体" w:eastAsia="宋体"/>
            <w:szCs w:val="21"/>
            <w:lang w:val="en-US" w:eastAsia="zh-CN"/>
          </w:rPr>
          <w:t>在</w:t>
        </w:r>
      </w:ins>
      <w:ins w:id="4" w:author="周涛" w:date="2025-05-30T14:32:05Z">
        <w:r>
          <w:rPr>
            <w:rFonts w:hint="eastAsia" w:ascii="宋体" w:hAnsi="宋体" w:eastAsia="宋体"/>
            <w:szCs w:val="21"/>
            <w:lang w:val="en-US" w:eastAsia="zh-CN"/>
          </w:rPr>
          <w:t>开方</w:t>
        </w:r>
      </w:ins>
      <w:ins w:id="5" w:author="周涛" w:date="2025-05-30T14:32:06Z">
        <w:r>
          <w:rPr>
            <w:rFonts w:hint="eastAsia" w:ascii="宋体" w:hAnsi="宋体" w:eastAsia="宋体"/>
            <w:szCs w:val="21"/>
            <w:lang w:val="en-US" w:eastAsia="zh-CN"/>
          </w:rPr>
          <w:t>时</w:t>
        </w:r>
      </w:ins>
      <w:ins w:id="6" w:author="周涛" w:date="2025-05-30T14:29:31Z">
        <w:r>
          <w:rPr>
            <w:rFonts w:hint="eastAsia" w:ascii="宋体" w:hAnsi="宋体" w:eastAsia="宋体"/>
            <w:szCs w:val="21"/>
            <w:lang w:val="en-US" w:eastAsia="zh-CN"/>
          </w:rPr>
          <w:t>可</w:t>
        </w:r>
      </w:ins>
      <w:ins w:id="7" w:author="周涛" w:date="2025-05-30T14:32:12Z">
        <w:r>
          <w:rPr>
            <w:rFonts w:hint="eastAsia" w:ascii="宋体" w:hAnsi="宋体" w:eastAsia="宋体"/>
            <w:szCs w:val="21"/>
            <w:lang w:val="en-US" w:eastAsia="zh-CN"/>
          </w:rPr>
          <w:t>为</w:t>
        </w:r>
      </w:ins>
      <w:ins w:id="8" w:author="周涛" w:date="2025-05-30T14:32:13Z">
        <w:r>
          <w:rPr>
            <w:rFonts w:hint="eastAsia" w:ascii="宋体" w:hAnsi="宋体" w:eastAsia="宋体"/>
            <w:szCs w:val="21"/>
            <w:lang w:val="en-US" w:eastAsia="zh-CN"/>
          </w:rPr>
          <w:t>患者</w:t>
        </w:r>
      </w:ins>
      <w:ins w:id="9" w:author="周涛" w:date="2025-05-30T14:29:35Z">
        <w:r>
          <w:rPr>
            <w:rFonts w:hint="eastAsia" w:ascii="宋体" w:hAnsi="宋体" w:eastAsia="宋体"/>
            <w:szCs w:val="21"/>
            <w:lang w:val="en-US" w:eastAsia="zh-CN"/>
          </w:rPr>
          <w:t>选择</w:t>
        </w:r>
      </w:ins>
      <w:ins w:id="10" w:author="周涛" w:date="2025-05-30T14:27:56Z">
        <w:r>
          <w:rPr>
            <w:rFonts w:hint="eastAsia" w:ascii="宋体" w:hAnsi="宋体" w:eastAsia="宋体"/>
            <w:szCs w:val="21"/>
            <w:lang w:val="en-US" w:eastAsia="zh-CN"/>
          </w:rPr>
          <w:t>中药</w:t>
        </w:r>
      </w:ins>
      <w:r>
        <w:rPr>
          <w:rFonts w:hint="eastAsia" w:ascii="宋体" w:hAnsi="宋体" w:eastAsia="宋体"/>
          <w:szCs w:val="21"/>
          <w:lang w:val="en-US" w:eastAsia="zh-CN"/>
        </w:rPr>
        <w:t>快递到家服务</w:t>
      </w:r>
      <w:del w:id="11" w:author="周涛" w:date="2025-05-30T14:21:59Z">
        <w:r>
          <w:rPr>
            <w:rFonts w:hint="eastAsia" w:ascii="宋体" w:hAnsi="宋体" w:eastAsia="宋体"/>
            <w:szCs w:val="21"/>
            <w:lang w:val="en-US" w:eastAsia="zh-CN"/>
          </w:rPr>
          <w:delText>的选择</w:delText>
        </w:r>
      </w:del>
      <w:r>
        <w:rPr>
          <w:rFonts w:hint="eastAsia" w:ascii="宋体" w:hAnsi="宋体" w:eastAsia="宋体"/>
          <w:szCs w:val="21"/>
          <w:lang w:val="en-US" w:eastAsia="zh-CN"/>
        </w:rPr>
        <w:t>，</w:t>
      </w:r>
      <w:ins w:id="12" w:author="周涛" w:date="2025-05-30T14:32:46Z">
        <w:r>
          <w:rPr>
            <w:rFonts w:hint="eastAsia" w:ascii="宋体" w:hAnsi="宋体" w:eastAsia="宋体"/>
            <w:szCs w:val="21"/>
            <w:lang w:val="en-US" w:eastAsia="zh-CN"/>
          </w:rPr>
          <w:t>中药房</w:t>
        </w:r>
      </w:ins>
      <w:ins w:id="13" w:author="周涛" w:date="2025-05-30T14:32:50Z">
        <w:r>
          <w:rPr>
            <w:rFonts w:hint="eastAsia" w:ascii="宋体" w:hAnsi="宋体" w:eastAsia="宋体"/>
            <w:szCs w:val="21"/>
            <w:lang w:val="en-US" w:eastAsia="zh-CN"/>
          </w:rPr>
          <w:t>无</w:t>
        </w:r>
      </w:ins>
      <w:ins w:id="14" w:author="周涛" w:date="2025-05-30T14:33:16Z">
        <w:r>
          <w:rPr>
            <w:rFonts w:hint="eastAsia" w:ascii="宋体" w:hAnsi="宋体" w:eastAsia="宋体"/>
            <w:szCs w:val="21"/>
            <w:lang w:val="en-US" w:eastAsia="zh-CN"/>
          </w:rPr>
          <w:t>相关</w:t>
        </w:r>
      </w:ins>
      <w:ins w:id="15" w:author="周涛" w:date="2025-05-30T14:33:18Z">
        <w:r>
          <w:rPr>
            <w:rFonts w:hint="eastAsia" w:ascii="宋体" w:hAnsi="宋体" w:eastAsia="宋体"/>
            <w:szCs w:val="21"/>
            <w:lang w:val="en-US" w:eastAsia="zh-CN"/>
          </w:rPr>
          <w:t>权限</w:t>
        </w:r>
      </w:ins>
      <w:ins w:id="16" w:author="周涛" w:date="2025-05-30T14:33:19Z">
        <w:r>
          <w:rPr>
            <w:rFonts w:hint="eastAsia" w:ascii="宋体" w:hAnsi="宋体" w:eastAsia="宋体"/>
            <w:szCs w:val="21"/>
            <w:lang w:val="en-US" w:eastAsia="zh-CN"/>
          </w:rPr>
          <w:t>。</w:t>
        </w:r>
      </w:ins>
      <w:r>
        <w:rPr>
          <w:rFonts w:hint="eastAsia" w:ascii="宋体" w:hAnsi="宋体" w:eastAsia="宋体"/>
          <w:szCs w:val="21"/>
          <w:lang w:val="en-US" w:eastAsia="zh-CN"/>
        </w:rPr>
        <w:t>如果患者在医生处开</w:t>
      </w:r>
      <w:del w:id="17" w:author="周涛" w:date="2025-05-30T14:47:02Z">
        <w:r>
          <w:rPr>
            <w:rFonts w:hint="default" w:ascii="宋体" w:hAnsi="宋体" w:eastAsia="宋体"/>
            <w:szCs w:val="21"/>
            <w:lang w:val="en-US" w:eastAsia="zh-CN"/>
          </w:rPr>
          <w:delText>药</w:delText>
        </w:r>
      </w:del>
      <w:ins w:id="18" w:author="周涛" w:date="2025-05-30T14:47:03Z">
        <w:r>
          <w:rPr>
            <w:rFonts w:hint="eastAsia" w:ascii="宋体" w:hAnsi="宋体" w:eastAsia="宋体"/>
            <w:szCs w:val="21"/>
            <w:lang w:val="en-US" w:eastAsia="zh-CN"/>
          </w:rPr>
          <w:t>方</w:t>
        </w:r>
      </w:ins>
      <w:r>
        <w:rPr>
          <w:rFonts w:hint="eastAsia" w:ascii="宋体" w:hAnsi="宋体" w:eastAsia="宋体"/>
          <w:szCs w:val="21"/>
          <w:lang w:val="en-US" w:eastAsia="zh-CN"/>
        </w:rPr>
        <w:t>时未选择快递到家</w:t>
      </w:r>
      <w:ins w:id="19" w:author="周涛" w:date="2025-05-30T14:27:17Z">
        <w:r>
          <w:rPr>
            <w:rFonts w:hint="eastAsia" w:ascii="宋体" w:hAnsi="宋体" w:eastAsia="宋体"/>
            <w:szCs w:val="21"/>
            <w:lang w:val="en-US" w:eastAsia="zh-CN"/>
          </w:rPr>
          <w:t>服务</w:t>
        </w:r>
      </w:ins>
      <w:r>
        <w:rPr>
          <w:rFonts w:hint="eastAsia" w:ascii="宋体" w:hAnsi="宋体" w:eastAsia="宋体"/>
          <w:szCs w:val="21"/>
          <w:lang w:val="en-US" w:eastAsia="zh-CN"/>
        </w:rPr>
        <w:t>，</w:t>
      </w:r>
      <w:del w:id="20" w:author="周涛" w:date="2025-05-30T14:33:54Z">
        <w:r>
          <w:rPr>
            <w:rFonts w:hint="eastAsia" w:ascii="宋体" w:hAnsi="宋体" w:eastAsia="宋体"/>
            <w:szCs w:val="21"/>
            <w:lang w:val="en-US" w:eastAsia="zh-CN"/>
          </w:rPr>
          <w:delText>到中药取药窗口</w:delText>
        </w:r>
      </w:del>
      <w:r>
        <w:rPr>
          <w:rFonts w:hint="eastAsia" w:ascii="宋体" w:hAnsi="宋体" w:eastAsia="宋体"/>
          <w:szCs w:val="21"/>
          <w:lang w:val="en-US" w:eastAsia="zh-CN"/>
        </w:rPr>
        <w:t>后</w:t>
      </w:r>
      <w:ins w:id="21" w:author="周涛" w:date="2025-05-30T14:33:59Z">
        <w:r>
          <w:rPr>
            <w:rFonts w:hint="eastAsia" w:ascii="宋体" w:hAnsi="宋体" w:eastAsia="宋体"/>
            <w:szCs w:val="21"/>
            <w:lang w:val="en-US" w:eastAsia="zh-CN"/>
          </w:rPr>
          <w:t>续</w:t>
        </w:r>
      </w:ins>
      <w:r>
        <w:rPr>
          <w:rFonts w:hint="eastAsia" w:ascii="宋体" w:hAnsi="宋体" w:eastAsia="宋体"/>
          <w:szCs w:val="21"/>
          <w:lang w:val="en-US" w:eastAsia="zh-CN"/>
        </w:rPr>
        <w:t>再想快递到家，就只能</w:t>
      </w:r>
      <w:del w:id="22" w:author="周涛" w:date="2025-05-30T14:34:42Z">
        <w:r>
          <w:rPr>
            <w:rFonts w:hint="default" w:ascii="宋体" w:hAnsi="宋体" w:eastAsia="宋体"/>
            <w:szCs w:val="21"/>
            <w:lang w:val="en-US" w:eastAsia="zh-CN"/>
          </w:rPr>
          <w:delText>退费</w:delText>
        </w:r>
      </w:del>
      <w:ins w:id="23" w:author="周涛" w:date="2025-05-30T14:47:31Z">
        <w:r>
          <w:rPr>
            <w:rFonts w:hint="eastAsia" w:ascii="宋体" w:hAnsi="宋体" w:eastAsia="宋体"/>
            <w:szCs w:val="21"/>
            <w:lang w:val="en-US" w:eastAsia="zh-CN"/>
          </w:rPr>
          <w:t>先</w:t>
        </w:r>
      </w:ins>
      <w:ins w:id="24" w:author="周涛" w:date="2025-05-30T14:34:43Z">
        <w:r>
          <w:rPr>
            <w:rFonts w:hint="eastAsia" w:ascii="宋体" w:hAnsi="宋体" w:eastAsia="宋体"/>
            <w:szCs w:val="21"/>
            <w:lang w:val="en-US" w:eastAsia="zh-CN"/>
          </w:rPr>
          <w:t>将</w:t>
        </w:r>
      </w:ins>
      <w:r>
        <w:rPr>
          <w:rFonts w:hint="eastAsia" w:ascii="宋体" w:hAnsi="宋体" w:eastAsia="宋体"/>
          <w:szCs w:val="21"/>
          <w:lang w:val="en-US" w:eastAsia="zh-CN"/>
        </w:rPr>
        <w:t>当前中药处方</w:t>
      </w:r>
      <w:ins w:id="25" w:author="周涛" w:date="2025-05-30T14:34:48Z">
        <w:r>
          <w:rPr>
            <w:rFonts w:hint="eastAsia" w:ascii="宋体" w:hAnsi="宋体" w:eastAsia="宋体"/>
            <w:szCs w:val="21"/>
            <w:lang w:val="en-US" w:eastAsia="zh-CN"/>
          </w:rPr>
          <w:t>退费</w:t>
        </w:r>
      </w:ins>
      <w:del w:id="26" w:author="周涛" w:date="2025-05-30T14:35:06Z">
        <w:r>
          <w:rPr>
            <w:rFonts w:hint="eastAsia" w:ascii="宋体" w:hAnsi="宋体" w:eastAsia="宋体"/>
            <w:szCs w:val="21"/>
            <w:lang w:val="en-US" w:eastAsia="zh-CN"/>
          </w:rPr>
          <w:delText>后</w:delText>
        </w:r>
      </w:del>
      <w:r>
        <w:rPr>
          <w:rFonts w:hint="eastAsia" w:ascii="宋体" w:hAnsi="宋体" w:eastAsia="宋体"/>
          <w:szCs w:val="21"/>
          <w:lang w:val="en-US" w:eastAsia="zh-CN"/>
        </w:rPr>
        <w:t>，再回到医生处重新开具快递到家的中药处方，患者</w:t>
      </w:r>
      <w:ins w:id="27" w:author="周涛" w:date="2025-05-30T14:48:46Z">
        <w:r>
          <w:rPr>
            <w:rFonts w:hint="eastAsia" w:ascii="宋体" w:hAnsi="宋体" w:eastAsia="宋体"/>
            <w:szCs w:val="21"/>
            <w:lang w:val="en-US" w:eastAsia="zh-CN"/>
          </w:rPr>
          <w:t>这样</w:t>
        </w:r>
      </w:ins>
      <w:r>
        <w:rPr>
          <w:rFonts w:hint="eastAsia" w:ascii="宋体" w:hAnsi="宋体" w:eastAsia="宋体"/>
          <w:szCs w:val="21"/>
          <w:lang w:val="en-US" w:eastAsia="zh-CN"/>
        </w:rPr>
        <w:t>来回跑动</w:t>
      </w:r>
      <w:del w:id="28" w:author="周涛" w:date="2025-05-30T14:35:27Z">
        <w:r>
          <w:rPr>
            <w:rFonts w:hint="default" w:ascii="宋体" w:hAnsi="宋体" w:eastAsia="宋体"/>
            <w:szCs w:val="21"/>
            <w:lang w:val="en-US" w:eastAsia="zh-CN"/>
          </w:rPr>
          <w:delText>即</w:delText>
        </w:r>
      </w:del>
      <w:ins w:id="29" w:author="周涛" w:date="2025-05-30T14:35:45Z">
        <w:r>
          <w:rPr>
            <w:rFonts w:hint="eastAsia" w:ascii="宋体" w:hAnsi="宋体" w:eastAsia="宋体"/>
            <w:szCs w:val="21"/>
            <w:lang w:val="en-US" w:eastAsia="zh-CN"/>
          </w:rPr>
          <w:t>极</w:t>
        </w:r>
      </w:ins>
      <w:r>
        <w:rPr>
          <w:rFonts w:hint="eastAsia" w:ascii="宋体" w:hAnsi="宋体" w:eastAsia="宋体"/>
          <w:szCs w:val="21"/>
          <w:lang w:val="en-US" w:eastAsia="zh-CN"/>
        </w:rPr>
        <w:t>为不便</w:t>
      </w:r>
      <w:ins w:id="30" w:author="周涛" w:date="2025-05-30T14:48:54Z">
        <w:r>
          <w:rPr>
            <w:rFonts w:hint="eastAsia" w:ascii="宋体" w:hAnsi="宋体" w:eastAsia="宋体"/>
            <w:szCs w:val="21"/>
            <w:lang w:val="en-US" w:eastAsia="zh-CN"/>
          </w:rPr>
          <w:t>，</w:t>
        </w:r>
      </w:ins>
      <w:ins w:id="31" w:author="周涛" w:date="2025-05-30T14:48:56Z">
        <w:r>
          <w:rPr>
            <w:rFonts w:hint="eastAsia" w:ascii="宋体" w:hAnsi="宋体" w:eastAsia="宋体"/>
            <w:szCs w:val="21"/>
            <w:lang w:val="en-US" w:eastAsia="zh-CN"/>
          </w:rPr>
          <w:t>也会</w:t>
        </w:r>
      </w:ins>
      <w:ins w:id="32" w:author="周涛" w:date="2025-05-30T14:48:58Z">
        <w:r>
          <w:rPr>
            <w:rFonts w:hint="eastAsia" w:ascii="宋体" w:hAnsi="宋体" w:eastAsia="宋体"/>
            <w:szCs w:val="21"/>
            <w:lang w:val="en-US" w:eastAsia="zh-CN"/>
          </w:rPr>
          <w:t>干扰</w:t>
        </w:r>
      </w:ins>
      <w:ins w:id="33" w:author="周涛" w:date="2025-05-30T14:49:01Z">
        <w:r>
          <w:rPr>
            <w:rFonts w:hint="eastAsia" w:ascii="宋体" w:hAnsi="宋体" w:eastAsia="宋体"/>
            <w:szCs w:val="21"/>
            <w:lang w:val="en-US" w:eastAsia="zh-CN"/>
          </w:rPr>
          <w:t>医生</w:t>
        </w:r>
      </w:ins>
      <w:r>
        <w:rPr>
          <w:rFonts w:hint="eastAsia" w:ascii="宋体" w:hAnsi="宋体" w:eastAsia="宋体"/>
          <w:szCs w:val="21"/>
          <w:lang w:val="en-US" w:eastAsia="zh-CN"/>
        </w:rPr>
        <w:t>。如若上线中药</w:t>
      </w:r>
      <w:del w:id="34" w:author="周涛" w:date="2025-05-30T14:53:48Z">
        <w:r>
          <w:rPr>
            <w:rFonts w:hint="eastAsia" w:ascii="宋体" w:hAnsi="宋体" w:eastAsia="宋体"/>
            <w:szCs w:val="21"/>
            <w:lang w:val="en-US" w:eastAsia="zh-CN"/>
          </w:rPr>
          <w:delText>房</w:delText>
        </w:r>
      </w:del>
      <w:r>
        <w:rPr>
          <w:rFonts w:hint="eastAsia" w:ascii="宋体" w:hAnsi="宋体" w:eastAsia="宋体"/>
          <w:szCs w:val="21"/>
          <w:lang w:val="en-US" w:eastAsia="zh-CN"/>
        </w:rPr>
        <w:t>配送服务，</w:t>
      </w:r>
      <w:ins w:id="35" w:author="周涛" w:date="2025-05-30T14:54:55Z">
        <w:r>
          <w:rPr>
            <w:rFonts w:hint="eastAsia" w:ascii="宋体" w:hAnsi="宋体" w:eastAsia="宋体"/>
            <w:szCs w:val="21"/>
            <w:lang w:val="en-US" w:eastAsia="zh-CN"/>
          </w:rPr>
          <w:t>在</w:t>
        </w:r>
      </w:ins>
      <w:ins w:id="36" w:author="周涛" w:date="2025-05-30T14:54:58Z">
        <w:r>
          <w:rPr>
            <w:rFonts w:hint="eastAsia" w:ascii="宋体" w:hAnsi="宋体" w:eastAsia="宋体"/>
            <w:szCs w:val="21"/>
            <w:lang w:val="en-US" w:eastAsia="zh-CN"/>
          </w:rPr>
          <w:t>中药房</w:t>
        </w:r>
      </w:ins>
      <w:ins w:id="37" w:author="周涛" w:date="2025-05-30T14:54:59Z">
        <w:r>
          <w:rPr>
            <w:rFonts w:hint="eastAsia" w:ascii="宋体" w:hAnsi="宋体" w:eastAsia="宋体"/>
            <w:szCs w:val="21"/>
            <w:lang w:val="en-US" w:eastAsia="zh-CN"/>
          </w:rPr>
          <w:t>发药</w:t>
        </w:r>
      </w:ins>
      <w:ins w:id="38" w:author="周涛" w:date="2025-05-30T14:55:00Z">
        <w:r>
          <w:rPr>
            <w:rFonts w:hint="eastAsia" w:ascii="宋体" w:hAnsi="宋体" w:eastAsia="宋体"/>
            <w:szCs w:val="21"/>
            <w:lang w:val="en-US" w:eastAsia="zh-CN"/>
          </w:rPr>
          <w:t>前</w:t>
        </w:r>
      </w:ins>
      <w:ins w:id="39" w:author="周涛" w:date="2025-05-30T14:55:01Z">
        <w:r>
          <w:rPr>
            <w:rFonts w:hint="eastAsia" w:ascii="宋体" w:hAnsi="宋体" w:eastAsia="宋体"/>
            <w:szCs w:val="21"/>
            <w:lang w:val="en-US" w:eastAsia="zh-CN"/>
          </w:rPr>
          <w:t>，</w:t>
        </w:r>
      </w:ins>
      <w:r>
        <w:rPr>
          <w:rFonts w:hint="eastAsia" w:ascii="宋体" w:hAnsi="宋体" w:eastAsia="宋体"/>
          <w:szCs w:val="21"/>
          <w:lang w:val="en-US" w:eastAsia="zh-CN"/>
        </w:rPr>
        <w:t>患者</w:t>
      </w:r>
      <w:del w:id="40" w:author="周涛" w:date="2025-05-30T14:55:11Z">
        <w:r>
          <w:rPr>
            <w:rFonts w:hint="eastAsia" w:ascii="宋体" w:hAnsi="宋体" w:eastAsia="宋体"/>
            <w:szCs w:val="21"/>
            <w:lang w:val="en-US" w:eastAsia="zh-CN"/>
          </w:rPr>
          <w:delText>就算在医生处未选择快递到家，在中药取药窗口也</w:delText>
        </w:r>
      </w:del>
      <w:r>
        <w:rPr>
          <w:rFonts w:hint="eastAsia" w:ascii="宋体" w:hAnsi="宋体" w:eastAsia="宋体"/>
          <w:szCs w:val="21"/>
          <w:lang w:val="en-US" w:eastAsia="zh-CN"/>
        </w:rPr>
        <w:t>可以</w:t>
      </w:r>
      <w:ins w:id="41" w:author="周涛" w:date="2025-05-30T14:55:18Z">
        <w:r>
          <w:rPr>
            <w:rFonts w:hint="eastAsia" w:ascii="宋体" w:hAnsi="宋体" w:eastAsia="宋体"/>
            <w:szCs w:val="21"/>
            <w:lang w:val="en-US" w:eastAsia="zh-CN"/>
          </w:rPr>
          <w:t>随时</w:t>
        </w:r>
      </w:ins>
      <w:r>
        <w:rPr>
          <w:rFonts w:hint="eastAsia" w:ascii="宋体" w:hAnsi="宋体" w:eastAsia="宋体"/>
          <w:szCs w:val="21"/>
          <w:lang w:val="en-US" w:eastAsia="zh-CN"/>
        </w:rPr>
        <w:t>选择快递到家服务，而无需前面的繁琐操作。</w:t>
      </w:r>
    </w:p>
    <w:p>
      <w:pPr>
        <w:pStyle w:val="8"/>
        <w:numPr>
          <w:ilvl w:val="0"/>
          <w:numId w:val="1"/>
        </w:numPr>
        <w:ind w:firstLineChars="0"/>
        <w:rPr>
          <w:rFonts w:ascii="宋体" w:hAnsi="宋体" w:eastAsia="宋体"/>
          <w:b/>
          <w:szCs w:val="21"/>
        </w:rPr>
      </w:pPr>
      <w:r>
        <w:rPr>
          <w:rFonts w:hint="eastAsia" w:ascii="宋体" w:hAnsi="宋体" w:eastAsia="宋体"/>
          <w:b/>
          <w:szCs w:val="21"/>
        </w:rPr>
        <w:t>项目要求</w:t>
      </w:r>
    </w:p>
    <w:p>
      <w:pPr>
        <w:pStyle w:val="8"/>
        <w:rPr>
          <w:rFonts w:ascii="宋体" w:hAnsi="宋体" w:eastAsia="宋体"/>
          <w:szCs w:val="21"/>
        </w:rPr>
      </w:pPr>
      <w:r>
        <w:rPr>
          <w:rFonts w:hint="eastAsia" w:ascii="宋体" w:hAnsi="宋体" w:eastAsia="宋体"/>
          <w:szCs w:val="21"/>
        </w:rPr>
        <w:t>1、总体技术要求：</w:t>
      </w:r>
      <w:r>
        <w:rPr>
          <w:rFonts w:hint="eastAsia" w:ascii="宋体" w:hAnsi="宋体" w:eastAsia="宋体"/>
          <w:szCs w:val="21"/>
          <w:lang w:val="en-US" w:eastAsia="zh-CN"/>
        </w:rPr>
        <w:t>患者在中药房处方缴费以后，到窗口扫描快递二维码</w:t>
      </w:r>
      <w:ins w:id="42" w:author="周涛" w:date="2025-05-30T14:58:59Z">
        <w:r>
          <w:rPr>
            <w:rFonts w:hint="eastAsia" w:ascii="宋体" w:hAnsi="宋体" w:eastAsia="宋体"/>
            <w:szCs w:val="21"/>
            <w:lang w:val="en-US" w:eastAsia="zh-CN"/>
          </w:rPr>
          <w:t>或扫描就诊指引单上的快递二维码</w:t>
        </w:r>
      </w:ins>
      <w:r>
        <w:rPr>
          <w:rFonts w:hint="eastAsia" w:ascii="宋体" w:hAnsi="宋体" w:eastAsia="宋体"/>
          <w:szCs w:val="21"/>
          <w:lang w:val="en-US" w:eastAsia="zh-CN"/>
        </w:rPr>
        <w:t>填写地址，实现快递到家服务，</w:t>
      </w:r>
      <w:del w:id="43" w:author="周涛" w:date="2025-05-30T14:56:56Z">
        <w:r>
          <w:rPr>
            <w:rFonts w:hint="eastAsia" w:ascii="宋体" w:hAnsi="宋体" w:eastAsia="宋体"/>
            <w:szCs w:val="21"/>
            <w:lang w:val="en-US" w:eastAsia="zh-CN"/>
          </w:rPr>
          <w:delText>家</w:delText>
        </w:r>
      </w:del>
      <w:r>
        <w:rPr>
          <w:rFonts w:hint="eastAsia" w:ascii="宋体" w:hAnsi="宋体" w:eastAsia="宋体"/>
          <w:szCs w:val="21"/>
          <w:lang w:val="en-US" w:eastAsia="zh-CN"/>
        </w:rPr>
        <w:t>两江和渝中的中药快递均在渝中院区中药房提供的指定地方进行打包</w:t>
      </w:r>
      <w:r>
        <w:rPr>
          <w:rFonts w:hint="eastAsia" w:ascii="宋体" w:hAnsi="宋体" w:eastAsia="宋体"/>
          <w:szCs w:val="21"/>
        </w:rPr>
        <w:t>。</w:t>
      </w:r>
    </w:p>
    <w:p>
      <w:pPr>
        <w:ind w:firstLine="420" w:firstLineChars="200"/>
        <w:rPr>
          <w:rFonts w:ascii="宋体" w:hAnsi="宋体" w:eastAsia="宋体"/>
          <w:szCs w:val="21"/>
        </w:rPr>
      </w:pPr>
    </w:p>
    <w:p>
      <w:pPr>
        <w:ind w:firstLine="420" w:firstLineChars="0"/>
        <w:rPr>
          <w:rFonts w:hint="eastAsia" w:ascii="宋体" w:hAnsi="宋体" w:eastAsia="宋体"/>
          <w:szCs w:val="21"/>
        </w:rPr>
      </w:pPr>
      <w:r>
        <w:rPr>
          <w:rFonts w:hint="eastAsia" w:ascii="宋体" w:hAnsi="宋体" w:eastAsia="宋体"/>
          <w:szCs w:val="21"/>
        </w:rPr>
        <w:t>本次招标所有软件系统将用于重庆医科大学附属儿童医院渝中院区与两江院区。</w:t>
      </w:r>
    </w:p>
    <w:p>
      <w:pPr>
        <w:ind w:firstLine="420" w:firstLineChars="0"/>
        <w:rPr>
          <w:rFonts w:hint="eastAsia" w:ascii="宋体" w:hAnsi="宋体" w:eastAsia="宋体"/>
          <w:szCs w:val="21"/>
        </w:rPr>
      </w:pPr>
    </w:p>
    <w:p>
      <w:pPr>
        <w:numPr>
          <w:ilvl w:val="0"/>
          <w:numId w:val="2"/>
        </w:numPr>
        <w:ind w:firstLine="420" w:firstLineChars="0"/>
        <w:rPr>
          <w:rFonts w:hint="eastAsia" w:ascii="宋体" w:hAnsi="宋体" w:eastAsia="宋体"/>
          <w:szCs w:val="21"/>
          <w:lang w:val="en-US" w:eastAsia="zh-CN"/>
        </w:rPr>
      </w:pPr>
      <w:r>
        <w:rPr>
          <w:rFonts w:hint="eastAsia" w:ascii="宋体" w:hAnsi="宋体" w:eastAsia="宋体"/>
          <w:szCs w:val="21"/>
          <w:lang w:val="en-US" w:eastAsia="zh-CN"/>
        </w:rPr>
        <w:t>需要功能如下：</w:t>
      </w:r>
    </w:p>
    <w:p>
      <w:pPr>
        <w:numPr>
          <w:ilvl w:val="0"/>
          <w:numId w:val="0"/>
        </w:numPr>
        <w:ind w:left="420" w:leftChars="0" w:firstLine="420" w:firstLineChars="0"/>
        <w:rPr>
          <w:rFonts w:hint="default" w:ascii="Calibri" w:hAnsi="Calibri" w:eastAsia="宋体" w:cs="Times New Roman"/>
          <w:sz w:val="21"/>
          <w:szCs w:val="21"/>
          <w:lang w:val="en-US" w:eastAsia="zh-CN"/>
        </w:rPr>
      </w:pPr>
      <w:r>
        <w:rPr>
          <w:rFonts w:hint="eastAsia" w:ascii="宋体" w:hAnsi="宋体" w:eastAsia="宋体"/>
          <w:szCs w:val="21"/>
          <w:lang w:val="en-US" w:eastAsia="zh-CN"/>
        </w:rPr>
        <w:t>患者持缴费后的中药处方</w:t>
      </w:r>
      <w:ins w:id="44" w:author="周涛" w:date="2025-05-30T14:57:36Z">
        <w:r>
          <w:rPr>
            <w:rFonts w:hint="eastAsia" w:ascii="宋体" w:hAnsi="宋体" w:eastAsia="宋体"/>
            <w:szCs w:val="21"/>
            <w:lang w:val="en-US" w:eastAsia="zh-CN"/>
          </w:rPr>
          <w:t>或</w:t>
        </w:r>
      </w:ins>
      <w:ins w:id="45" w:author="周涛" w:date="2025-05-30T14:57:40Z">
        <w:r>
          <w:rPr>
            <w:rFonts w:hint="eastAsia" w:ascii="宋体" w:hAnsi="宋体" w:eastAsia="宋体"/>
            <w:szCs w:val="21"/>
            <w:lang w:val="en-US" w:eastAsia="zh-CN"/>
          </w:rPr>
          <w:t>就诊</w:t>
        </w:r>
      </w:ins>
      <w:ins w:id="46" w:author="周涛" w:date="2025-05-30T14:57:43Z">
        <w:r>
          <w:rPr>
            <w:rFonts w:hint="eastAsia" w:ascii="宋体" w:hAnsi="宋体" w:eastAsia="宋体"/>
            <w:szCs w:val="21"/>
            <w:lang w:val="en-US" w:eastAsia="zh-CN"/>
          </w:rPr>
          <w:t>指引单</w:t>
        </w:r>
      </w:ins>
      <w:r>
        <w:rPr>
          <w:rFonts w:hint="eastAsia" w:ascii="宋体" w:hAnsi="宋体" w:eastAsia="宋体"/>
          <w:szCs w:val="21"/>
          <w:lang w:val="en-US" w:eastAsia="zh-CN"/>
        </w:rPr>
        <w:t>到中药</w:t>
      </w:r>
      <w:ins w:id="47" w:author="周涛" w:date="2025-05-30T14:57:50Z">
        <w:r>
          <w:rPr>
            <w:rFonts w:hint="eastAsia" w:ascii="宋体" w:hAnsi="宋体" w:eastAsia="宋体"/>
            <w:szCs w:val="21"/>
            <w:lang w:val="en-US" w:eastAsia="zh-CN"/>
          </w:rPr>
          <w:t>房</w:t>
        </w:r>
      </w:ins>
      <w:r>
        <w:rPr>
          <w:rFonts w:hint="eastAsia" w:ascii="宋体" w:hAnsi="宋体" w:eastAsia="宋体"/>
          <w:szCs w:val="21"/>
          <w:lang w:val="en-US" w:eastAsia="zh-CN"/>
        </w:rPr>
        <w:t>窗口</w:t>
      </w:r>
      <w:ins w:id="48" w:author="周涛" w:date="2025-05-30T15:02:42Z">
        <w:r>
          <w:rPr>
            <w:rFonts w:hint="eastAsia" w:ascii="宋体" w:hAnsi="宋体" w:eastAsia="宋体"/>
            <w:szCs w:val="21"/>
            <w:lang w:val="en-US" w:eastAsia="zh-CN"/>
          </w:rPr>
          <w:t>签到</w:t>
        </w:r>
      </w:ins>
      <w:del w:id="49" w:author="周涛" w:date="2025-05-30T15:02:41Z">
        <w:r>
          <w:rPr>
            <w:rFonts w:hint="eastAsia" w:ascii="宋体" w:hAnsi="宋体" w:eastAsia="宋体"/>
            <w:szCs w:val="21"/>
            <w:lang w:val="en-US" w:eastAsia="zh-CN"/>
          </w:rPr>
          <w:delText>拿</w:delText>
        </w:r>
      </w:del>
      <w:del w:id="50" w:author="周涛" w:date="2025-05-30T15:02:40Z">
        <w:r>
          <w:rPr>
            <w:rFonts w:hint="eastAsia" w:ascii="宋体" w:hAnsi="宋体" w:eastAsia="宋体"/>
            <w:szCs w:val="21"/>
            <w:lang w:val="en-US" w:eastAsia="zh-CN"/>
          </w:rPr>
          <w:delText>药</w:delText>
        </w:r>
      </w:del>
      <w:r>
        <w:rPr>
          <w:rFonts w:hint="eastAsia" w:ascii="宋体" w:hAnsi="宋体" w:eastAsia="宋体"/>
          <w:szCs w:val="21"/>
          <w:lang w:val="en-US" w:eastAsia="zh-CN"/>
        </w:rPr>
        <w:t>时，</w:t>
      </w:r>
      <w:del w:id="51" w:author="周涛" w:date="2025-05-30T15:07:11Z">
        <w:r>
          <w:rPr>
            <w:rFonts w:hint="eastAsia" w:ascii="宋体" w:hAnsi="宋体" w:eastAsia="宋体"/>
            <w:szCs w:val="21"/>
            <w:lang w:val="en-US" w:eastAsia="zh-CN"/>
          </w:rPr>
          <w:delText>患</w:delText>
        </w:r>
      </w:del>
      <w:del w:id="52" w:author="周涛" w:date="2025-05-30T15:07:10Z">
        <w:r>
          <w:rPr>
            <w:rFonts w:hint="eastAsia" w:ascii="宋体" w:hAnsi="宋体" w:eastAsia="宋体"/>
            <w:szCs w:val="21"/>
            <w:lang w:val="en-US" w:eastAsia="zh-CN"/>
          </w:rPr>
          <w:delText>者</w:delText>
        </w:r>
      </w:del>
      <w:r>
        <w:rPr>
          <w:rFonts w:hint="eastAsia" w:ascii="宋体" w:hAnsi="宋体" w:eastAsia="宋体"/>
          <w:szCs w:val="21"/>
          <w:lang w:val="en-US" w:eastAsia="zh-CN"/>
        </w:rPr>
        <w:t>告知中药</w:t>
      </w:r>
      <w:del w:id="53" w:author="周涛" w:date="2025-05-30T14:58:01Z">
        <w:r>
          <w:rPr>
            <w:rFonts w:hint="default" w:ascii="宋体" w:hAnsi="宋体" w:eastAsia="宋体"/>
            <w:szCs w:val="21"/>
            <w:lang w:val="en-US" w:eastAsia="zh-CN"/>
          </w:rPr>
          <w:delText>取药窗口</w:delText>
        </w:r>
      </w:del>
      <w:ins w:id="54" w:author="周涛" w:date="2025-05-30T14:58:02Z">
        <w:r>
          <w:rPr>
            <w:rFonts w:hint="eastAsia" w:ascii="宋体" w:hAnsi="宋体" w:eastAsia="宋体"/>
            <w:szCs w:val="21"/>
            <w:lang w:val="en-US" w:eastAsia="zh-CN"/>
          </w:rPr>
          <w:t>房</w:t>
        </w:r>
      </w:ins>
      <w:ins w:id="55" w:author="周涛" w:date="2025-05-30T14:58:04Z">
        <w:r>
          <w:rPr>
            <w:rFonts w:hint="eastAsia" w:ascii="宋体" w:hAnsi="宋体" w:eastAsia="宋体"/>
            <w:szCs w:val="21"/>
            <w:lang w:val="en-US" w:eastAsia="zh-CN"/>
          </w:rPr>
          <w:t>工作</w:t>
        </w:r>
      </w:ins>
      <w:ins w:id="56" w:author="周涛" w:date="2025-05-30T14:58:05Z">
        <w:r>
          <w:rPr>
            <w:rFonts w:hint="eastAsia" w:ascii="宋体" w:hAnsi="宋体" w:eastAsia="宋体"/>
            <w:szCs w:val="21"/>
            <w:lang w:val="en-US" w:eastAsia="zh-CN"/>
          </w:rPr>
          <w:t>人员</w:t>
        </w:r>
      </w:ins>
      <w:r>
        <w:rPr>
          <w:rFonts w:hint="eastAsia" w:ascii="宋体" w:hAnsi="宋体" w:eastAsia="宋体"/>
          <w:szCs w:val="21"/>
          <w:lang w:val="en-US" w:eastAsia="zh-CN"/>
        </w:rPr>
        <w:t>需要快递到家，中药房提供快递二维码</w:t>
      </w:r>
      <w:ins w:id="57" w:author="周涛" w:date="2025-05-30T14:59:45Z">
        <w:r>
          <w:rPr>
            <w:rFonts w:hint="eastAsia" w:ascii="宋体" w:hAnsi="宋体" w:eastAsia="宋体"/>
            <w:szCs w:val="21"/>
            <w:lang w:val="en-US" w:eastAsia="zh-CN"/>
          </w:rPr>
          <w:t>或</w:t>
        </w:r>
      </w:ins>
      <w:ins w:id="58" w:author="周涛" w:date="2025-05-30T14:59:47Z">
        <w:r>
          <w:rPr>
            <w:rFonts w:hint="eastAsia" w:ascii="宋体" w:hAnsi="宋体" w:eastAsia="宋体"/>
            <w:szCs w:val="21"/>
            <w:lang w:val="en-US" w:eastAsia="zh-CN"/>
          </w:rPr>
          <w:t>自行</w:t>
        </w:r>
      </w:ins>
      <w:ins w:id="59" w:author="周涛" w:date="2025-05-30T14:59:50Z">
        <w:r>
          <w:rPr>
            <w:rFonts w:hint="eastAsia" w:ascii="宋体" w:hAnsi="宋体" w:eastAsia="宋体"/>
            <w:szCs w:val="21"/>
            <w:lang w:val="en-US" w:eastAsia="zh-CN"/>
          </w:rPr>
          <w:t>扫描</w:t>
        </w:r>
      </w:ins>
      <w:ins w:id="60" w:author="周涛" w:date="2025-05-30T15:01:02Z">
        <w:r>
          <w:rPr>
            <w:rFonts w:hint="eastAsia" w:ascii="宋体" w:hAnsi="宋体" w:eastAsia="宋体"/>
            <w:szCs w:val="21"/>
            <w:lang w:val="en-US" w:eastAsia="zh-CN"/>
          </w:rPr>
          <w:t>就诊指引单</w:t>
        </w:r>
      </w:ins>
      <w:ins w:id="61" w:author="周涛" w:date="2025-05-30T15:01:04Z">
        <w:r>
          <w:rPr>
            <w:rFonts w:hint="eastAsia" w:ascii="宋体" w:hAnsi="宋体" w:eastAsia="宋体"/>
            <w:szCs w:val="21"/>
            <w:lang w:val="en-US" w:eastAsia="zh-CN"/>
          </w:rPr>
          <w:t>上</w:t>
        </w:r>
      </w:ins>
      <w:ins w:id="62" w:author="周涛" w:date="2025-05-30T15:01:05Z">
        <w:r>
          <w:rPr>
            <w:rFonts w:hint="eastAsia" w:ascii="宋体" w:hAnsi="宋体" w:eastAsia="宋体"/>
            <w:szCs w:val="21"/>
            <w:lang w:val="en-US" w:eastAsia="zh-CN"/>
          </w:rPr>
          <w:t>的</w:t>
        </w:r>
      </w:ins>
      <w:ins w:id="63" w:author="周涛" w:date="2025-05-30T15:04:27Z">
        <w:r>
          <w:rPr>
            <w:rFonts w:hint="eastAsia" w:ascii="宋体" w:hAnsi="宋体" w:eastAsia="宋体"/>
            <w:szCs w:val="21"/>
            <w:lang w:val="en-US" w:eastAsia="zh-CN"/>
          </w:rPr>
          <w:t>二维码</w:t>
        </w:r>
      </w:ins>
      <w:r>
        <w:rPr>
          <w:rFonts w:hint="eastAsia" w:ascii="宋体" w:hAnsi="宋体" w:eastAsia="宋体"/>
          <w:szCs w:val="21"/>
          <w:lang w:val="en-US" w:eastAsia="zh-CN"/>
        </w:rPr>
        <w:t>，患者扫码后填写快递到家地址和患者ID号，患者ID填写以后需要通过his提供的接口进行验证，是否有已缴费未发药</w:t>
      </w:r>
      <w:ins w:id="64" w:author="周涛" w:date="2025-05-30T15:08:52Z">
        <w:r>
          <w:rPr>
            <w:rFonts w:hint="eastAsia" w:ascii="宋体" w:hAnsi="宋体" w:eastAsia="宋体"/>
            <w:szCs w:val="21"/>
            <w:lang w:val="en-US" w:eastAsia="zh-CN"/>
          </w:rPr>
          <w:t>（</w:t>
        </w:r>
      </w:ins>
      <w:ins w:id="65" w:author="周涛" w:date="2025-05-30T15:09:06Z">
        <w:r>
          <w:rPr>
            <w:rFonts w:hint="eastAsia" w:ascii="宋体" w:hAnsi="宋体" w:eastAsia="宋体"/>
            <w:szCs w:val="21"/>
            <w:lang w:val="en-US" w:eastAsia="zh-CN"/>
          </w:rPr>
          <w:t>已</w:t>
        </w:r>
      </w:ins>
      <w:ins w:id="66" w:author="周涛" w:date="2025-05-30T15:09:09Z">
        <w:r>
          <w:rPr>
            <w:rFonts w:hint="eastAsia" w:ascii="宋体" w:hAnsi="宋体" w:eastAsia="宋体"/>
            <w:szCs w:val="21"/>
            <w:lang w:val="en-US" w:eastAsia="zh-CN"/>
          </w:rPr>
          <w:t>发药</w:t>
        </w:r>
      </w:ins>
      <w:ins w:id="67" w:author="周涛" w:date="2025-05-30T15:09:10Z">
        <w:r>
          <w:rPr>
            <w:rFonts w:hint="eastAsia" w:ascii="宋体" w:hAnsi="宋体" w:eastAsia="宋体"/>
            <w:szCs w:val="21"/>
            <w:lang w:val="en-US" w:eastAsia="zh-CN"/>
          </w:rPr>
          <w:t>处方</w:t>
        </w:r>
      </w:ins>
      <w:ins w:id="68" w:author="周涛" w:date="2025-05-30T15:09:12Z">
        <w:r>
          <w:rPr>
            <w:rFonts w:hint="eastAsia" w:ascii="宋体" w:hAnsi="宋体" w:eastAsia="宋体"/>
            <w:szCs w:val="21"/>
            <w:lang w:val="en-US" w:eastAsia="zh-CN"/>
          </w:rPr>
          <w:t>无法</w:t>
        </w:r>
      </w:ins>
      <w:ins w:id="69" w:author="周涛" w:date="2025-05-30T15:09:15Z">
        <w:r>
          <w:rPr>
            <w:rFonts w:hint="eastAsia" w:ascii="宋体" w:hAnsi="宋体" w:eastAsia="宋体"/>
            <w:szCs w:val="21"/>
            <w:lang w:val="en-US" w:eastAsia="zh-CN"/>
          </w:rPr>
          <w:t>快递</w:t>
        </w:r>
      </w:ins>
      <w:ins w:id="70" w:author="周涛" w:date="2025-05-30T15:08:52Z">
        <w:r>
          <w:rPr>
            <w:rFonts w:hint="eastAsia" w:ascii="宋体" w:hAnsi="宋体" w:eastAsia="宋体"/>
            <w:szCs w:val="21"/>
            <w:lang w:val="en-US" w:eastAsia="zh-CN"/>
          </w:rPr>
          <w:t>）</w:t>
        </w:r>
      </w:ins>
      <w:r>
        <w:rPr>
          <w:rFonts w:hint="eastAsia" w:ascii="宋体" w:hAnsi="宋体" w:eastAsia="宋体"/>
          <w:szCs w:val="21"/>
          <w:lang w:val="en-US" w:eastAsia="zh-CN"/>
        </w:rPr>
        <w:t>的中药处方需要快递，之后缴纳快递费用，系统生成快递单号并打印，同时将生成的快递单号通过之前患者填写的ID，通过his提供的接口回写到his后台数据库中</w:t>
      </w:r>
      <w:r>
        <w:rPr>
          <w:rFonts w:hint="eastAsia" w:ascii="Calibri" w:hAnsi="Calibri" w:eastAsia="宋体" w:cs="Times New Roman"/>
          <w:sz w:val="21"/>
          <w:szCs w:val="21"/>
          <w:lang w:val="en-US" w:eastAsia="zh-CN"/>
        </w:rPr>
        <w:t>。</w:t>
      </w:r>
    </w:p>
    <w:p>
      <w:pPr>
        <w:numPr>
          <w:ilvl w:val="0"/>
          <w:numId w:val="0"/>
        </w:numPr>
        <w:ind w:firstLine="420" w:firstLineChars="0"/>
        <w:rPr>
          <w:rFonts w:hint="default" w:ascii="宋体" w:hAnsi="宋体" w:eastAsia="宋体"/>
          <w:szCs w:val="21"/>
          <w:lang w:val="en-US" w:eastAsia="zh-CN"/>
        </w:rPr>
      </w:pPr>
    </w:p>
    <w:p>
      <w:pPr>
        <w:pStyle w:val="8"/>
        <w:numPr>
          <w:ilvl w:val="0"/>
          <w:numId w:val="1"/>
        </w:numPr>
        <w:ind w:firstLineChars="0"/>
        <w:rPr>
          <w:rFonts w:ascii="宋体" w:hAnsi="宋体" w:eastAsia="宋体"/>
          <w:b/>
          <w:szCs w:val="21"/>
        </w:rPr>
      </w:pPr>
      <w:r>
        <w:rPr>
          <w:rFonts w:hint="eastAsia" w:ascii="宋体" w:hAnsi="宋体" w:eastAsia="宋体"/>
          <w:b/>
          <w:szCs w:val="21"/>
        </w:rPr>
        <w:t>资格条件</w:t>
      </w:r>
    </w:p>
    <w:p>
      <w:pPr>
        <w:pStyle w:val="8"/>
        <w:numPr>
          <w:ilvl w:val="0"/>
          <w:numId w:val="3"/>
        </w:numPr>
        <w:ind w:firstLineChars="0"/>
        <w:rPr>
          <w:rFonts w:ascii="宋体" w:hAnsi="宋体" w:eastAsia="宋体" w:cs="宋体"/>
          <w:color w:val="333333"/>
          <w:szCs w:val="21"/>
        </w:rPr>
      </w:pPr>
      <w:r>
        <w:rPr>
          <w:rFonts w:hint="eastAsia" w:ascii="宋体" w:hAnsi="宋体" w:eastAsia="宋体" w:cs="宋体"/>
          <w:color w:val="333333"/>
          <w:szCs w:val="21"/>
        </w:rPr>
        <w:t>提供至少一个同类</w:t>
      </w:r>
      <w:r>
        <w:rPr>
          <w:rFonts w:hint="eastAsia" w:ascii="宋体" w:hAnsi="宋体" w:eastAsia="宋体" w:cs="宋体"/>
          <w:color w:val="333333"/>
          <w:szCs w:val="21"/>
          <w:lang w:val="en-US" w:eastAsia="zh-CN"/>
        </w:rPr>
        <w:t>或同级别医院</w:t>
      </w:r>
      <w:r>
        <w:rPr>
          <w:rFonts w:hint="eastAsia" w:ascii="宋体" w:hAnsi="宋体" w:eastAsia="宋体" w:cs="宋体"/>
          <w:color w:val="333333"/>
          <w:szCs w:val="21"/>
        </w:rPr>
        <w:t>项目业绩（项目合同复印件）。</w:t>
      </w:r>
    </w:p>
    <w:p>
      <w:pPr>
        <w:pStyle w:val="8"/>
        <w:numPr>
          <w:ilvl w:val="0"/>
          <w:numId w:val="3"/>
        </w:numPr>
        <w:ind w:firstLineChars="0"/>
        <w:rPr>
          <w:rFonts w:ascii="宋体" w:hAnsi="宋体" w:eastAsia="宋体"/>
          <w:szCs w:val="21"/>
        </w:rPr>
      </w:pPr>
      <w:r>
        <w:rPr>
          <w:rFonts w:hint="eastAsia" w:ascii="宋体" w:hAnsi="宋体" w:eastAsia="宋体" w:cs="宋体"/>
          <w:color w:val="333333"/>
          <w:szCs w:val="21"/>
        </w:rPr>
        <w:t>对参与需求调查的软件享有著作权（软件著作权复印件）。</w:t>
      </w:r>
    </w:p>
    <w:p>
      <w:pPr>
        <w:pStyle w:val="8"/>
        <w:numPr>
          <w:ilvl w:val="0"/>
          <w:numId w:val="1"/>
        </w:numPr>
        <w:ind w:firstLineChars="0"/>
        <w:rPr>
          <w:rFonts w:ascii="宋体" w:hAnsi="宋体" w:eastAsia="宋体"/>
          <w:b/>
          <w:szCs w:val="21"/>
        </w:rPr>
      </w:pPr>
      <w:r>
        <w:rPr>
          <w:rFonts w:hint="eastAsia" w:ascii="宋体" w:hAnsi="宋体" w:eastAsia="宋体"/>
          <w:b/>
          <w:szCs w:val="21"/>
        </w:rPr>
        <w:t>报价要求</w:t>
      </w:r>
    </w:p>
    <w:p>
      <w:pPr>
        <w:pStyle w:val="8"/>
        <w:numPr>
          <w:ilvl w:val="0"/>
          <w:numId w:val="4"/>
        </w:numPr>
        <w:ind w:left="450" w:firstLine="0" w:firstLineChars="0"/>
        <w:rPr>
          <w:rFonts w:hint="default" w:ascii="宋体" w:hAnsi="宋体" w:eastAsia="宋体" w:cs="宋体"/>
          <w:color w:val="333333"/>
          <w:szCs w:val="21"/>
          <w:lang w:val="en-US" w:eastAsia="zh-CN"/>
        </w:rPr>
      </w:pPr>
      <w:r>
        <w:rPr>
          <w:rFonts w:hint="eastAsia" w:ascii="宋体" w:hAnsi="宋体" w:eastAsia="宋体" w:cs="宋体"/>
          <w:color w:val="333333"/>
          <w:szCs w:val="21"/>
        </w:rPr>
        <w:t>人民币报价，报价包含软件</w:t>
      </w:r>
      <w:r>
        <w:rPr>
          <w:rFonts w:hint="eastAsia" w:ascii="宋体" w:hAnsi="宋体" w:eastAsia="宋体" w:cs="宋体"/>
          <w:color w:val="333333"/>
          <w:szCs w:val="21"/>
          <w:lang w:val="en-US" w:eastAsia="zh-CN"/>
        </w:rPr>
        <w:t>系统、硬件设备</w:t>
      </w:r>
      <w:r>
        <w:rPr>
          <w:rFonts w:hint="eastAsia" w:ascii="宋体" w:hAnsi="宋体" w:eastAsia="宋体" w:cs="宋体"/>
          <w:color w:val="333333"/>
          <w:szCs w:val="21"/>
        </w:rPr>
        <w:t>及接口开发费用</w:t>
      </w:r>
      <w:r>
        <w:rPr>
          <w:rFonts w:hint="eastAsia" w:ascii="宋体" w:hAnsi="宋体" w:eastAsia="宋体" w:cs="宋体"/>
          <w:color w:val="333333"/>
          <w:szCs w:val="21"/>
          <w:lang w:eastAsia="zh-CN"/>
        </w:rPr>
        <w:t>。</w:t>
      </w:r>
    </w:p>
    <w:p>
      <w:pPr>
        <w:pStyle w:val="8"/>
        <w:numPr>
          <w:ilvl w:val="0"/>
          <w:numId w:val="0"/>
        </w:numPr>
        <w:ind w:left="450" w:leftChars="0" w:firstLine="420" w:firstLineChars="0"/>
        <w:rPr>
          <w:rFonts w:hint="default" w:ascii="宋体" w:hAnsi="宋体" w:eastAsia="宋体" w:cs="宋体"/>
          <w:color w:val="333333"/>
          <w:szCs w:val="21"/>
          <w:lang w:val="en-US" w:eastAsia="zh-CN"/>
        </w:rPr>
      </w:pPr>
      <w:r>
        <w:rPr>
          <w:rFonts w:hint="eastAsia" w:ascii="宋体" w:hAnsi="宋体" w:eastAsia="宋体" w:cs="宋体"/>
          <w:color w:val="333333"/>
          <w:szCs w:val="21"/>
          <w:lang w:val="en-US" w:eastAsia="zh-CN"/>
        </w:rPr>
        <w:t>硬件设备主要是打印快递单号的打印机以及打印纸耗材。</w:t>
      </w:r>
    </w:p>
    <w:p>
      <w:pPr>
        <w:pStyle w:val="8"/>
        <w:numPr>
          <w:ilvl w:val="0"/>
          <w:numId w:val="0"/>
        </w:numPr>
        <w:ind w:left="450" w:leftChars="0" w:firstLine="420" w:firstLineChars="0"/>
        <w:rPr>
          <w:rFonts w:hint="default" w:ascii="宋体" w:hAnsi="宋体" w:eastAsia="宋体" w:cs="宋体"/>
          <w:color w:val="333333"/>
          <w:szCs w:val="21"/>
          <w:lang w:val="en-US" w:eastAsia="zh-CN"/>
        </w:rPr>
      </w:pPr>
      <w:r>
        <w:rPr>
          <w:rFonts w:hint="eastAsia" w:ascii="宋体" w:hAnsi="宋体" w:eastAsia="宋体" w:cs="宋体"/>
          <w:color w:val="333333"/>
          <w:szCs w:val="21"/>
          <w:lang w:val="en-US" w:eastAsia="zh-CN"/>
        </w:rPr>
        <w:t>因会涉及到提取中药处方数据、回写快递单号到his中</w:t>
      </w:r>
      <w:bookmarkStart w:id="0" w:name="_GoBack"/>
      <w:bookmarkEnd w:id="0"/>
      <w:r>
        <w:rPr>
          <w:rFonts w:hint="eastAsia" w:ascii="宋体" w:hAnsi="宋体" w:eastAsia="宋体" w:cs="宋体"/>
          <w:color w:val="333333"/>
          <w:szCs w:val="21"/>
          <w:lang w:val="en-US" w:eastAsia="zh-CN"/>
        </w:rPr>
        <w:t>等接口，所以报价需包含与his系统对接产生的接口开发费用。</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0C324"/>
    <w:multiLevelType w:val="singleLevel"/>
    <w:tmpl w:val="1F10C324"/>
    <w:lvl w:ilvl="0" w:tentative="0">
      <w:start w:val="1"/>
      <w:numFmt w:val="decimal"/>
      <w:suff w:val="nothing"/>
      <w:lvlText w:val="%1、"/>
      <w:lvlJc w:val="left"/>
    </w:lvl>
  </w:abstractNum>
  <w:abstractNum w:abstractNumId="1">
    <w:nsid w:val="5D9005B7"/>
    <w:multiLevelType w:val="singleLevel"/>
    <w:tmpl w:val="5D9005B7"/>
    <w:lvl w:ilvl="0" w:tentative="0">
      <w:start w:val="2"/>
      <w:numFmt w:val="decimal"/>
      <w:suff w:val="nothing"/>
      <w:lvlText w:val="%1、"/>
      <w:lvlJc w:val="left"/>
    </w:lvl>
  </w:abstractNum>
  <w:abstractNum w:abstractNumId="2">
    <w:nsid w:val="66016FA1"/>
    <w:multiLevelType w:val="multilevel"/>
    <w:tmpl w:val="66016FA1"/>
    <w:lvl w:ilvl="0" w:tentative="0">
      <w:start w:val="1"/>
      <w:numFmt w:val="decimal"/>
      <w:lvlText w:val="%1、"/>
      <w:lvlJc w:val="left"/>
      <w:pPr>
        <w:ind w:left="810" w:hanging="360"/>
      </w:pPr>
      <w:rPr>
        <w:rFonts w:hint="default" w:eastAsia="宋体" w:cstheme="minorBidi"/>
        <w:color w:val="auto"/>
      </w:rPr>
    </w:lvl>
    <w:lvl w:ilvl="1" w:tentative="0">
      <w:start w:val="1"/>
      <w:numFmt w:val="lowerLetter"/>
      <w:lvlText w:val="%2)"/>
      <w:lvlJc w:val="left"/>
      <w:pPr>
        <w:ind w:left="1290" w:hanging="420"/>
      </w:pPr>
    </w:lvl>
    <w:lvl w:ilvl="2" w:tentative="0">
      <w:start w:val="1"/>
      <w:numFmt w:val="lowerRoman"/>
      <w:lvlText w:val="%3."/>
      <w:lvlJc w:val="right"/>
      <w:pPr>
        <w:ind w:left="1710" w:hanging="420"/>
      </w:pPr>
    </w:lvl>
    <w:lvl w:ilvl="3" w:tentative="0">
      <w:start w:val="1"/>
      <w:numFmt w:val="decimal"/>
      <w:lvlText w:val="%4."/>
      <w:lvlJc w:val="left"/>
      <w:pPr>
        <w:ind w:left="2130" w:hanging="420"/>
      </w:pPr>
    </w:lvl>
    <w:lvl w:ilvl="4" w:tentative="0">
      <w:start w:val="1"/>
      <w:numFmt w:val="lowerLetter"/>
      <w:lvlText w:val="%5)"/>
      <w:lvlJc w:val="left"/>
      <w:pPr>
        <w:ind w:left="2550" w:hanging="420"/>
      </w:pPr>
    </w:lvl>
    <w:lvl w:ilvl="5" w:tentative="0">
      <w:start w:val="1"/>
      <w:numFmt w:val="lowerRoman"/>
      <w:lvlText w:val="%6."/>
      <w:lvlJc w:val="right"/>
      <w:pPr>
        <w:ind w:left="2970" w:hanging="420"/>
      </w:pPr>
    </w:lvl>
    <w:lvl w:ilvl="6" w:tentative="0">
      <w:start w:val="1"/>
      <w:numFmt w:val="decimal"/>
      <w:lvlText w:val="%7."/>
      <w:lvlJc w:val="left"/>
      <w:pPr>
        <w:ind w:left="3390" w:hanging="420"/>
      </w:pPr>
    </w:lvl>
    <w:lvl w:ilvl="7" w:tentative="0">
      <w:start w:val="1"/>
      <w:numFmt w:val="lowerLetter"/>
      <w:lvlText w:val="%8)"/>
      <w:lvlJc w:val="left"/>
      <w:pPr>
        <w:ind w:left="3810" w:hanging="420"/>
      </w:pPr>
    </w:lvl>
    <w:lvl w:ilvl="8" w:tentative="0">
      <w:start w:val="1"/>
      <w:numFmt w:val="lowerRoman"/>
      <w:lvlText w:val="%9."/>
      <w:lvlJc w:val="right"/>
      <w:pPr>
        <w:ind w:left="4230" w:hanging="420"/>
      </w:pPr>
    </w:lvl>
  </w:abstractNum>
  <w:abstractNum w:abstractNumId="3">
    <w:nsid w:val="730D7967"/>
    <w:multiLevelType w:val="multilevel"/>
    <w:tmpl w:val="730D7967"/>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周涛">
    <w15:presenceInfo w15:providerId="None" w15:userId="周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B34"/>
    <w:rsid w:val="00010B10"/>
    <w:rsid w:val="00053B43"/>
    <w:rsid w:val="000923ED"/>
    <w:rsid w:val="00192BBC"/>
    <w:rsid w:val="001B1AD2"/>
    <w:rsid w:val="001E2C90"/>
    <w:rsid w:val="001E7736"/>
    <w:rsid w:val="0022174B"/>
    <w:rsid w:val="002B6C4F"/>
    <w:rsid w:val="00315362"/>
    <w:rsid w:val="003233CE"/>
    <w:rsid w:val="003537DE"/>
    <w:rsid w:val="00396F7D"/>
    <w:rsid w:val="0047080A"/>
    <w:rsid w:val="00472F6D"/>
    <w:rsid w:val="004A69A7"/>
    <w:rsid w:val="004B6A76"/>
    <w:rsid w:val="005074F9"/>
    <w:rsid w:val="005F2007"/>
    <w:rsid w:val="00715C43"/>
    <w:rsid w:val="007A2AC7"/>
    <w:rsid w:val="007D68C6"/>
    <w:rsid w:val="0080587B"/>
    <w:rsid w:val="00835ED6"/>
    <w:rsid w:val="009C5B73"/>
    <w:rsid w:val="00A026B3"/>
    <w:rsid w:val="00AD502B"/>
    <w:rsid w:val="00B34B34"/>
    <w:rsid w:val="00B7765B"/>
    <w:rsid w:val="00BA664F"/>
    <w:rsid w:val="00C77B5D"/>
    <w:rsid w:val="00C81902"/>
    <w:rsid w:val="00D2174E"/>
    <w:rsid w:val="00D4618D"/>
    <w:rsid w:val="00DC7CA0"/>
    <w:rsid w:val="00DE142B"/>
    <w:rsid w:val="00E116AD"/>
    <w:rsid w:val="00E2464B"/>
    <w:rsid w:val="00E254EB"/>
    <w:rsid w:val="00EA05D8"/>
    <w:rsid w:val="00EB76F9"/>
    <w:rsid w:val="00EE77BD"/>
    <w:rsid w:val="00EF2940"/>
    <w:rsid w:val="00F471F4"/>
    <w:rsid w:val="00F54B08"/>
    <w:rsid w:val="07807D35"/>
    <w:rsid w:val="15834ADF"/>
    <w:rsid w:val="186E6608"/>
    <w:rsid w:val="20701F87"/>
    <w:rsid w:val="218D6B4C"/>
    <w:rsid w:val="256B49D4"/>
    <w:rsid w:val="335C27CF"/>
    <w:rsid w:val="37A513E6"/>
    <w:rsid w:val="3C7749BF"/>
    <w:rsid w:val="3EF46234"/>
    <w:rsid w:val="43585209"/>
    <w:rsid w:val="472F005D"/>
    <w:rsid w:val="4AEB2817"/>
    <w:rsid w:val="504A36A9"/>
    <w:rsid w:val="520D51E4"/>
    <w:rsid w:val="52952910"/>
    <w:rsid w:val="57EE1418"/>
    <w:rsid w:val="617F675C"/>
    <w:rsid w:val="61ED0322"/>
    <w:rsid w:val="6F3A4C00"/>
    <w:rsid w:val="70057C37"/>
    <w:rsid w:val="73285D6E"/>
    <w:rsid w:val="78FF3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208</Words>
  <Characters>1187</Characters>
  <Lines>9</Lines>
  <Paragraphs>2</Paragraphs>
  <TotalTime>14</TotalTime>
  <ScaleCrop>false</ScaleCrop>
  <LinksUpToDate>false</LinksUpToDate>
  <CharactersWithSpaces>1393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2022-12-05T00:55:00Z</dcterms:created>
  <dc:creator>Admin</dc:creator>
  <cp:lastModifiedBy>周涛</cp:lastModifiedBy>
  <dcterms:modified xsi:type="dcterms:W3CDTF">2025-05-30T07:13:22Z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CC2DA0472FF14F929EA47E256D078033</vt:lpwstr>
  </property>
</Properties>
</file>